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09B428" w14:textId="26FBE294" w:rsidR="009B5105" w:rsidRPr="002B34E6" w:rsidRDefault="009A1E12" w:rsidP="005A3C50">
      <w:pPr>
        <w:ind w:left="284" w:hanging="284"/>
        <w:rPr>
          <w:sz w:val="32"/>
        </w:rPr>
      </w:pPr>
      <w:r>
        <w:rPr>
          <w:noProof/>
          <w:sz w:val="20"/>
          <w:lang w:eastAsia="sk-SK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27088B3F" wp14:editId="459D4CDB">
                <wp:simplePos x="0" y="0"/>
                <wp:positionH relativeFrom="column">
                  <wp:posOffset>129474</wp:posOffset>
                </wp:positionH>
                <wp:positionV relativeFrom="paragraph">
                  <wp:posOffset>-663903</wp:posOffset>
                </wp:positionV>
                <wp:extent cx="7113905" cy="400050"/>
                <wp:effectExtent l="0" t="0" r="0" b="0"/>
                <wp:wrapNone/>
                <wp:docPr id="2" name="Skupin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7113905" cy="400050"/>
                          <a:chOff x="0" y="0"/>
                          <a:chExt cx="6266180" cy="351790"/>
                        </a:xfrm>
                      </wpg:grpSpPr>
                      <wpg:grpSp>
                        <wpg:cNvPr id="4" name="Skupina 1"/>
                        <wpg:cNvGrpSpPr>
                          <a:grpSpLocks noChangeAspect="1"/>
                        </wpg:cNvGrpSpPr>
                        <wpg:grpSpPr>
                          <a:xfrm>
                            <a:off x="3171825" y="0"/>
                            <a:ext cx="3094355" cy="351790"/>
                            <a:chOff x="0" y="24063"/>
                            <a:chExt cx="6232926" cy="707390"/>
                          </a:xfrm>
                        </wpg:grpSpPr>
                        <pic:pic xmlns:pic="http://schemas.openxmlformats.org/drawingml/2006/picture">
                          <pic:nvPicPr>
                            <pic:cNvPr id="124" name="Obrázok 124" descr="Ministerstvo zdravotníctva Slovenskej republiky">
                              <a:hlinkClick r:id="rId7" tooltip="&quot;Ministerstvo zdravotníctva Slovenskej republiky&quot;"/>
                            </pic:cNvPr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513221" y="48126"/>
                              <a:ext cx="2719705" cy="6832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25" name="Obrázok 125" descr="C:\Users\kollar\AppData\Local\Microsoft\Windows\INetCache\Content.Word\PS-logo_podlhovaste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24063"/>
                              <a:ext cx="3137535" cy="7073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13" name="Image 13"/>
                          <pic:cNvPicPr preferRelativeResize="0"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9200" cy="344693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CBBE0B" id="Skupina 2" o:spid="_x0000_s1026" style="position:absolute;margin-left:10.2pt;margin-top:-52.3pt;width:560.15pt;height:31.5pt;z-index:251668480;mso-width-relative:margin;mso-height-relative:margin" coordsize="62661,3517" o:gfxdata="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">
                <o:lock v:ext="edit" aspectratio="t"/>
                <v:group id="Skupina 1" o:spid="_x0000_s1027" style="position:absolute;left:31718;width:30943;height:3517" coordorigin=",240" coordsize="62329,70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Obrázok 124" o:spid="_x0000_s1028" type="#_x0000_t75" alt="Ministerstvo zdravotníctva Slovenskej republiky" href="http://www.health.gov.sk/Titulka" title="&quot;Ministerstvo zdravotníctva Slovenskej republiky&quot;" style="position:absolute;left:35132;top:481;width:27197;height:68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" o:button="t">
                    <v:fill o:detectmouseclick="t"/>
                    <v:imagedata r:id="rId11" o:title="Ministerstvo zdravotníctva Slovenskej republiky"/>
                  </v:shape>
                  <v:shape id="Obrázok 125" o:spid="_x0000_s1029" type="#_x0000_t75" style="position:absolute;top:240;width:31375;height:70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">
                    <v:imagedata r:id="rId12" o:title="PS-logo_podlhovaste"/>
                  </v:shape>
                </v:group>
                <v:shape id="Image 13" o:spid="_x0000_s1030" type="#_x0000_t75" style="position:absolute;width:16092;height:3446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">
                  <v:imagedata r:id="rId13" o:title=""/>
                </v:shape>
              </v:group>
            </w:pict>
          </mc:Fallback>
        </mc:AlternateContent>
      </w:r>
      <w:r w:rsidR="009B5105">
        <w:rPr>
          <w:noProof/>
          <w:sz w:val="20"/>
          <w:lang w:eastAsia="sk-SK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1A34501" wp14:editId="739D3C93">
                <wp:simplePos x="0" y="0"/>
                <wp:positionH relativeFrom="column">
                  <wp:posOffset>-139065</wp:posOffset>
                </wp:positionH>
                <wp:positionV relativeFrom="paragraph">
                  <wp:posOffset>-842645</wp:posOffset>
                </wp:positionV>
                <wp:extent cx="8302492" cy="7346935"/>
                <wp:effectExtent l="0" t="0" r="3810" b="6985"/>
                <wp:wrapNone/>
                <wp:docPr id="7" name="Skupina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02492" cy="7346935"/>
                          <a:chOff x="0" y="47625"/>
                          <a:chExt cx="7920000" cy="7346935"/>
                        </a:xfrm>
                      </wpg:grpSpPr>
                      <wps:wsp>
                        <wps:cNvPr id="6" name="Graphic 6"/>
                        <wps:cNvSpPr>
                          <a:spLocks/>
                        </wps:cNvSpPr>
                        <wps:spPr>
                          <a:xfrm>
                            <a:off x="0" y="7214855"/>
                            <a:ext cx="7920000" cy="1797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027910" h="179705">
                                <a:moveTo>
                                  <a:pt x="0" y="179500"/>
                                </a:moveTo>
                                <a:lnTo>
                                  <a:pt x="0" y="0"/>
                                </a:lnTo>
                                <a:lnTo>
                                  <a:pt x="15027305" y="0"/>
                                </a:lnTo>
                                <a:lnTo>
                                  <a:pt x="15027305" y="179500"/>
                                </a:lnTo>
                                <a:lnTo>
                                  <a:pt x="0" y="179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F80C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" name="Graphic 6"/>
                        <wps:cNvSpPr>
                          <a:spLocks/>
                        </wps:cNvSpPr>
                        <wps:spPr>
                          <a:xfrm>
                            <a:off x="0" y="47625"/>
                            <a:ext cx="7919720" cy="1797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027910" h="179705">
                                <a:moveTo>
                                  <a:pt x="0" y="179500"/>
                                </a:moveTo>
                                <a:lnTo>
                                  <a:pt x="0" y="0"/>
                                </a:lnTo>
                                <a:lnTo>
                                  <a:pt x="15027305" y="0"/>
                                </a:lnTo>
                                <a:lnTo>
                                  <a:pt x="15027305" y="179500"/>
                                </a:lnTo>
                                <a:lnTo>
                                  <a:pt x="0" y="179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F80C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BD0F267" id="Skupina 7" o:spid="_x0000_s1026" style="position:absolute;margin-left:-10.95pt;margin-top:-66.35pt;width:653.75pt;height:578.5pt;z-index:251666432;mso-width-relative:margin;mso-height-relative:margin" coordorigin=",476" coordsize="79200,734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">
                <v:shape id="Graphic 6" o:spid="_x0000_s1027" style="position:absolute;top:72148;width:79200;height:1797;visibility:visible;mso-wrap-style:square;v-text-anchor:top" coordsize="15027910,179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" path="m,179500l,,15027305,r,179500l,179500xe" fillcolor="#3f80c3" stroked="f">
                  <v:path arrowok="t"/>
                </v:shape>
                <v:shape id="Graphic 6" o:spid="_x0000_s1028" style="position:absolute;top:476;width:79197;height:1797;visibility:visible;mso-wrap-style:square;v-text-anchor:top" coordsize="15027910,179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" path="m,179500l,,15027305,r,179500l,179500xe" fillcolor="#3f80c3" stroked="f">
                  <v:path arrowok="t"/>
                </v:shape>
              </v:group>
            </w:pict>
          </mc:Fallback>
        </mc:AlternateContent>
      </w:r>
      <w:r w:rsidR="009B5105">
        <w:rPr>
          <w:noProof/>
          <w:sz w:val="20"/>
          <w:lang w:eastAsia="sk-SK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4C491390" wp14:editId="2A805082">
                <wp:simplePos x="0" y="0"/>
                <wp:positionH relativeFrom="page">
                  <wp:posOffset>10633</wp:posOffset>
                </wp:positionH>
                <wp:positionV relativeFrom="page">
                  <wp:posOffset>0</wp:posOffset>
                </wp:positionV>
                <wp:extent cx="2339162" cy="7548880"/>
                <wp:effectExtent l="0" t="0" r="4445" b="0"/>
                <wp:wrapNone/>
                <wp:docPr id="5" name="Graphic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339162" cy="75488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32375" h="10052050">
                              <a:moveTo>
                                <a:pt x="5032111" y="0"/>
                              </a:moveTo>
                              <a:lnTo>
                                <a:pt x="5032111" y="10052049"/>
                              </a:lnTo>
                              <a:lnTo>
                                <a:pt x="0" y="10052049"/>
                              </a:lnTo>
                              <a:lnTo>
                                <a:pt x="0" y="0"/>
                              </a:lnTo>
                              <a:lnTo>
                                <a:pt x="50321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F80C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DAF1FF" id="Graphic 5" o:spid="_x0000_s1026" style="position:absolute;margin-left:.85pt;margin-top:0;width:184.2pt;height:594.4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coordsize="5032375,10052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" path="m5032111,r,10052049l,10052049,,,5032111,xe" fillcolor="#3f80c3" stroked="f">
                <v:path arrowok="t"/>
                <o:lock v:ext="edit" aspectratio="t"/>
                <w10:wrap anchorx="page" anchory="page"/>
              </v:shape>
            </w:pict>
          </mc:Fallback>
        </mc:AlternateContent>
      </w:r>
      <w:r w:rsidR="009B5105" w:rsidRPr="007E4A6E">
        <w:rPr>
          <w:noProof/>
          <w:lang w:eastAsia="sk-SK"/>
        </w:rPr>
        <w:drawing>
          <wp:inline distT="0" distB="0" distL="0" distR="0" wp14:anchorId="179D52DC" wp14:editId="09808E47">
            <wp:extent cx="200660" cy="200660"/>
            <wp:effectExtent l="0" t="0" r="8890" b="8890"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660" cy="200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B5105" w:rsidRPr="002B34E6">
        <w:rPr>
          <w:sz w:val="24"/>
        </w:rPr>
        <w:t xml:space="preserve"> </w:t>
      </w:r>
      <w:ins w:id="0" w:author="Bagiová Tatiana" w:date="2026-01-29T15:19:00Z" w16du:dateUtc="2026-01-29T14:19:00Z">
        <w:r w:rsidR="00BF2A79">
          <w:rPr>
            <w:sz w:val="32"/>
          </w:rPr>
          <w:fldChar w:fldCharType="begin"/>
        </w:r>
        <w:r w:rsidR="00BF2A79">
          <w:rPr>
            <w:sz w:val="32"/>
          </w:rPr>
          <w:instrText>HYPERLINK "http://</w:instrText>
        </w:r>
      </w:ins>
      <w:r w:rsidR="00BF2A79" w:rsidRPr="00BF2A79">
        <w:rPr>
          <w:sz w:val="32"/>
          <w:rPrChange w:id="1" w:author="Bagiová Tatiana" w:date="2026-01-29T15:19:00Z" w16du:dateUtc="2026-01-29T14:19:00Z">
            <w:rPr>
              <w:rStyle w:val="Hypertextovprepojenie"/>
              <w:sz w:val="32"/>
            </w:rPr>
          </w:rPrChange>
        </w:rPr>
        <w:instrText>www.webovalokalita</w:instrText>
      </w:r>
      <w:ins w:id="2" w:author="Bagiová Tatiana" w:date="2026-01-29T15:19:00Z" w16du:dateUtc="2026-01-29T14:19:00Z">
        <w:r w:rsidR="00BF2A79">
          <w:rPr>
            <w:sz w:val="32"/>
          </w:rPr>
          <w:instrText>/QR"</w:instrText>
        </w:r>
        <w:r w:rsidR="00BF2A79">
          <w:rPr>
            <w:sz w:val="32"/>
          </w:rPr>
          <w:fldChar w:fldCharType="separate"/>
        </w:r>
      </w:ins>
      <w:r w:rsidR="00BF2A79" w:rsidRPr="00BF2A79">
        <w:rPr>
          <w:rStyle w:val="Hypertextovprepojenie"/>
          <w:sz w:val="32"/>
        </w:rPr>
        <w:t>www.webovalokalita</w:t>
      </w:r>
      <w:ins w:id="3" w:author="Bagiová Tatiana" w:date="2026-01-29T15:19:00Z" w16du:dateUtc="2026-01-29T14:19:00Z">
        <w:r w:rsidR="00BF2A79" w:rsidRPr="00D119A2">
          <w:rPr>
            <w:rStyle w:val="Hypertextovprepojenie"/>
            <w:sz w:val="32"/>
          </w:rPr>
          <w:t>/QR</w:t>
        </w:r>
        <w:r w:rsidR="00BF2A79">
          <w:rPr>
            <w:sz w:val="32"/>
          </w:rPr>
          <w:fldChar w:fldCharType="end"/>
        </w:r>
        <w:r w:rsidR="00BF2A79">
          <w:rPr>
            <w:sz w:val="32"/>
          </w:rPr>
          <w:t xml:space="preserve"> kód</w:t>
        </w:r>
        <w:r w:rsidR="00AE52C7">
          <w:rPr>
            <w:rStyle w:val="Hypertextovprepojenie"/>
            <w:sz w:val="32"/>
          </w:rPr>
          <w:t xml:space="preserve"> </w:t>
        </w:r>
      </w:ins>
      <w:del w:id="4" w:author="Bagiová Tatiana" w:date="2026-01-29T15:19:00Z" w16du:dateUtc="2026-01-29T14:19:00Z">
        <w:r w:rsidR="009B5105" w:rsidRPr="00AE52C7" w:rsidDel="00AE52C7">
          <w:rPr>
            <w:sz w:val="32"/>
            <w:rPrChange w:id="5" w:author="Bagiová Tatiana" w:date="2026-01-29T15:19:00Z" w16du:dateUtc="2026-01-29T14:19:00Z">
              <w:rPr>
                <w:rStyle w:val="Hypertextovprepojenie"/>
                <w:sz w:val="32"/>
              </w:rPr>
            </w:rPrChange>
          </w:rPr>
          <w:delText>VUC.sk</w:delText>
        </w:r>
      </w:del>
      <w:ins w:id="6" w:author="Bagiová Tatiana" w:date="2026-01-29T15:12:00Z" w16du:dateUtc="2026-01-29T14:12:00Z">
        <w:r w:rsidR="000B3DB7" w:rsidRPr="00AE52C7">
          <w:rPr>
            <w:rStyle w:val="Hypertextovprepojenie"/>
            <w:sz w:val="32"/>
            <w:rPrChange w:id="7" w:author="Bagiová Tatiana" w:date="2026-01-29T15:19:00Z" w16du:dateUtc="2026-01-29T14:19:00Z">
              <w:rPr/>
            </w:rPrChange>
          </w:rPr>
          <w:t>užívateľa</w:t>
        </w:r>
      </w:ins>
    </w:p>
    <w:p w14:paraId="33515F70" w14:textId="1AD16378" w:rsidR="001935C0" w:rsidRPr="009B5105" w:rsidRDefault="001935C0" w:rsidP="009B5105">
      <w:pPr>
        <w:ind w:left="426"/>
        <w:rPr>
          <w:color w:val="3F80C3"/>
          <w:spacing w:val="-2"/>
          <w:sz w:val="32"/>
          <w:szCs w:val="40"/>
        </w:rPr>
      </w:pPr>
    </w:p>
    <w:p w14:paraId="53C71DBC" w14:textId="2D79B61D" w:rsidR="009B5105" w:rsidRDefault="009B5105" w:rsidP="009B5105">
      <w:pPr>
        <w:ind w:left="426"/>
        <w:rPr>
          <w:color w:val="3F80C3"/>
          <w:spacing w:val="-2"/>
          <w:sz w:val="32"/>
          <w:szCs w:val="40"/>
        </w:rPr>
      </w:pPr>
    </w:p>
    <w:p w14:paraId="18CC8B2B" w14:textId="3763CA53" w:rsidR="009B5105" w:rsidRDefault="009B5105" w:rsidP="009B5105">
      <w:pPr>
        <w:ind w:left="426"/>
        <w:rPr>
          <w:color w:val="3F80C3"/>
          <w:spacing w:val="-2"/>
          <w:sz w:val="32"/>
          <w:szCs w:val="40"/>
        </w:rPr>
      </w:pPr>
    </w:p>
    <w:p w14:paraId="7A03AA3D" w14:textId="2739C3D9" w:rsidR="001935C0" w:rsidRPr="002B34E6" w:rsidRDefault="001935C0" w:rsidP="009B5105">
      <w:pPr>
        <w:ind w:left="426"/>
        <w:rPr>
          <w:sz w:val="36"/>
          <w:szCs w:val="40"/>
        </w:rPr>
      </w:pPr>
      <w:r w:rsidRPr="002B34E6">
        <w:rPr>
          <w:color w:val="3F80C3"/>
          <w:spacing w:val="-2"/>
          <w:sz w:val="36"/>
          <w:szCs w:val="40"/>
        </w:rPr>
        <w:t>Trvanie</w:t>
      </w:r>
    </w:p>
    <w:sdt>
      <w:sdtPr>
        <w:rPr>
          <w:sz w:val="32"/>
          <w:szCs w:val="40"/>
        </w:rPr>
        <w:alias w:val="Trvanie podľa projektu VÚC v tvare od-do + mesiac/rok"/>
        <w:tag w:val="Trvanie podľa projektu VÚC v tvare od-do + mesiac/rok"/>
        <w:id w:val="-1326887311"/>
        <w:placeholder>
          <w:docPart w:val="DefaultPlaceholder_-1854013440"/>
        </w:placeholder>
        <w15:color w:val="000000"/>
        <w:text/>
      </w:sdtPr>
      <w:sdtContent>
        <w:p w14:paraId="79A6DA25" w14:textId="6BF34DF4" w:rsidR="001935C0" w:rsidRPr="009B5105" w:rsidRDefault="000B3DB7" w:rsidP="009B5105">
          <w:pPr>
            <w:spacing w:before="2"/>
            <w:ind w:left="426"/>
            <w:rPr>
              <w:sz w:val="32"/>
              <w:szCs w:val="40"/>
            </w:rPr>
          </w:pPr>
          <w:del w:id="8" w:author="Bagiová Tatiana" w:date="2026-01-29T15:12:00Z" w16du:dateUtc="2026-01-29T14:12:00Z">
            <w:r w:rsidRPr="002B34E6" w:rsidDel="000B3DB7">
              <w:rPr>
                <w:sz w:val="32"/>
                <w:szCs w:val="40"/>
              </w:rPr>
              <w:delText>01/2025 - 12/2025</w:delText>
            </w:r>
          </w:del>
          <w:ins w:id="9" w:author="Bagiová Tatiana" w:date="2026-01-29T15:12:00Z" w16du:dateUtc="2026-01-29T14:12:00Z">
            <w:r w:rsidRPr="002B34E6">
              <w:rPr>
                <w:sz w:val="32"/>
                <w:szCs w:val="40"/>
              </w:rPr>
              <w:t>0</w:t>
            </w:r>
          </w:ins>
          <w:ins w:id="10" w:author="Bagiová Tatiana" w:date="2026-01-29T15:13:00Z" w16du:dateUtc="2026-01-29T14:13:00Z">
            <w:r w:rsidR="005D3271">
              <w:rPr>
                <w:sz w:val="32"/>
                <w:szCs w:val="40"/>
              </w:rPr>
              <w:t>3</w:t>
            </w:r>
          </w:ins>
          <w:ins w:id="11" w:author="Bagiová Tatiana" w:date="2026-01-29T15:12:00Z" w16du:dateUtc="2026-01-29T14:12:00Z">
            <w:r w:rsidRPr="002B34E6">
              <w:rPr>
                <w:sz w:val="32"/>
                <w:szCs w:val="40"/>
              </w:rPr>
              <w:t>/202</w:t>
            </w:r>
          </w:ins>
          <w:ins w:id="12" w:author="Bagiová Tatiana" w:date="2026-01-29T15:13:00Z" w16du:dateUtc="2026-01-29T14:13:00Z">
            <w:r w:rsidR="00EE0D53">
              <w:rPr>
                <w:sz w:val="32"/>
                <w:szCs w:val="40"/>
              </w:rPr>
              <w:t>6</w:t>
            </w:r>
          </w:ins>
          <w:ins w:id="13" w:author="Bagiová Tatiana" w:date="2026-01-29T15:12:00Z" w16du:dateUtc="2026-01-29T14:12:00Z">
            <w:r w:rsidRPr="002B34E6">
              <w:rPr>
                <w:sz w:val="32"/>
                <w:szCs w:val="40"/>
              </w:rPr>
              <w:t xml:space="preserve"> - </w:t>
            </w:r>
          </w:ins>
          <w:ins w:id="14" w:author="Bagiová Tatiana" w:date="2026-01-29T15:20:00Z" w16du:dateUtc="2026-01-29T14:20:00Z">
            <w:r w:rsidR="005C2C64">
              <w:rPr>
                <w:sz w:val="32"/>
                <w:szCs w:val="40"/>
              </w:rPr>
              <w:t>03</w:t>
            </w:r>
          </w:ins>
          <w:ins w:id="15" w:author="Bagiová Tatiana" w:date="2026-01-29T15:12:00Z" w16du:dateUtc="2026-01-29T14:12:00Z">
            <w:r w:rsidRPr="002B34E6">
              <w:rPr>
                <w:sz w:val="32"/>
                <w:szCs w:val="40"/>
              </w:rPr>
              <w:t>/202</w:t>
            </w:r>
          </w:ins>
          <w:ins w:id="16" w:author="Bagiová Tatiana" w:date="2026-01-29T15:20:00Z" w16du:dateUtc="2026-01-29T14:20:00Z">
            <w:r w:rsidR="005C2C64">
              <w:rPr>
                <w:sz w:val="32"/>
                <w:szCs w:val="40"/>
              </w:rPr>
              <w:t>7</w:t>
            </w:r>
          </w:ins>
        </w:p>
      </w:sdtContent>
    </w:sdt>
    <w:p w14:paraId="110BC48A" w14:textId="575BCF1A" w:rsidR="001935C0" w:rsidRPr="009B5105" w:rsidRDefault="001935C0" w:rsidP="009B5105">
      <w:pPr>
        <w:pStyle w:val="Zkladntext"/>
        <w:ind w:left="426"/>
        <w:rPr>
          <w:sz w:val="32"/>
          <w:szCs w:val="40"/>
        </w:rPr>
      </w:pPr>
    </w:p>
    <w:p w14:paraId="0B7FA8CB" w14:textId="580E79AA" w:rsidR="001935C0" w:rsidRPr="009B5105" w:rsidRDefault="001935C0" w:rsidP="009B5105">
      <w:pPr>
        <w:pStyle w:val="Zkladntext"/>
        <w:spacing w:before="27"/>
        <w:ind w:left="426"/>
        <w:rPr>
          <w:sz w:val="32"/>
          <w:szCs w:val="40"/>
        </w:rPr>
      </w:pPr>
    </w:p>
    <w:p w14:paraId="3B7B323D" w14:textId="0764AF57" w:rsidR="001935C0" w:rsidRPr="002B34E6" w:rsidRDefault="001935C0" w:rsidP="009B5105">
      <w:pPr>
        <w:ind w:left="426"/>
        <w:rPr>
          <w:sz w:val="36"/>
          <w:szCs w:val="40"/>
        </w:rPr>
      </w:pPr>
      <w:r w:rsidRPr="002B34E6">
        <w:rPr>
          <w:color w:val="3F80C3"/>
          <w:sz w:val="36"/>
          <w:szCs w:val="40"/>
        </w:rPr>
        <w:t xml:space="preserve">Celkový </w:t>
      </w:r>
      <w:r w:rsidRPr="002B34E6">
        <w:rPr>
          <w:color w:val="3F80C3"/>
          <w:spacing w:val="-2"/>
          <w:sz w:val="36"/>
          <w:szCs w:val="40"/>
        </w:rPr>
        <w:t>rozpočet</w:t>
      </w:r>
    </w:p>
    <w:sdt>
      <w:sdtPr>
        <w:rPr>
          <w:sz w:val="32"/>
          <w:szCs w:val="40"/>
        </w:rPr>
        <w:alias w:val="Celková výška príspevku na ambulanciu v €"/>
        <w:tag w:val="Celková výška príspevku na ambulanciu v €"/>
        <w:id w:val="-1957786698"/>
        <w:placeholder>
          <w:docPart w:val="DefaultPlaceholder_-1854013440"/>
        </w:placeholder>
        <w15:color w:val="000000"/>
        <w:text/>
      </w:sdtPr>
      <w:sdtContent>
        <w:p w14:paraId="0043145F" w14:textId="53324165" w:rsidR="001935C0" w:rsidRPr="009B5105" w:rsidRDefault="009F035C" w:rsidP="009B5105">
          <w:pPr>
            <w:spacing w:before="2"/>
            <w:ind w:left="426"/>
            <w:rPr>
              <w:sz w:val="32"/>
              <w:szCs w:val="40"/>
            </w:rPr>
          </w:pPr>
          <w:del w:id="17" w:author="Bagiová Tatiana" w:date="2026-01-29T15:14:00Z" w16du:dateUtc="2026-01-29T14:14:00Z">
            <w:r w:rsidRPr="002B34E6" w:rsidDel="009F035C">
              <w:rPr>
                <w:sz w:val="32"/>
                <w:szCs w:val="40"/>
              </w:rPr>
              <w:delText>10.000 €</w:delText>
            </w:r>
          </w:del>
          <w:ins w:id="18" w:author="Bagiová Tatiana" w:date="2026-01-29T15:17:00Z" w16du:dateUtc="2026-01-29T14:17:00Z">
            <w:r w:rsidR="006A4B0F">
              <w:rPr>
                <w:sz w:val="32"/>
                <w:szCs w:val="40"/>
              </w:rPr>
              <w:t xml:space="preserve">užívateľ </w:t>
            </w:r>
            <w:r w:rsidR="00243018">
              <w:rPr>
                <w:sz w:val="32"/>
                <w:szCs w:val="40"/>
              </w:rPr>
              <w:t xml:space="preserve">uvedie </w:t>
            </w:r>
          </w:ins>
          <w:ins w:id="19" w:author="Bagiová Tatiana" w:date="2026-01-29T15:18:00Z" w16du:dateUtc="2026-01-29T14:18:00Z">
            <w:r w:rsidR="00440E51">
              <w:rPr>
                <w:sz w:val="32"/>
                <w:szCs w:val="40"/>
              </w:rPr>
              <w:t>celú sumu</w:t>
            </w:r>
          </w:ins>
          <w:ins w:id="20" w:author="Bagiová Tatiana" w:date="2026-01-29T15:14:00Z" w16du:dateUtc="2026-01-29T14:14:00Z">
            <w:r w:rsidRPr="002B34E6">
              <w:rPr>
                <w:sz w:val="32"/>
                <w:szCs w:val="40"/>
              </w:rPr>
              <w:t xml:space="preserve"> €</w:t>
            </w:r>
            <w:r>
              <w:rPr>
                <w:sz w:val="32"/>
                <w:szCs w:val="40"/>
              </w:rPr>
              <w:t xml:space="preserve"> (100 %)</w:t>
            </w:r>
          </w:ins>
        </w:p>
      </w:sdtContent>
    </w:sdt>
    <w:p w14:paraId="28713B8F" w14:textId="75AE3494" w:rsidR="001935C0" w:rsidRPr="009B5105" w:rsidRDefault="001935C0" w:rsidP="009B5105">
      <w:pPr>
        <w:pStyle w:val="Zkladntext"/>
        <w:ind w:left="426"/>
        <w:rPr>
          <w:sz w:val="32"/>
          <w:szCs w:val="40"/>
        </w:rPr>
      </w:pPr>
    </w:p>
    <w:p w14:paraId="1B069586" w14:textId="0B1AC973" w:rsidR="001935C0" w:rsidRPr="009B5105" w:rsidRDefault="001935C0" w:rsidP="009B5105">
      <w:pPr>
        <w:pStyle w:val="Zkladntext"/>
        <w:spacing w:before="27"/>
        <w:ind w:left="426"/>
        <w:rPr>
          <w:sz w:val="32"/>
          <w:szCs w:val="40"/>
        </w:rPr>
      </w:pPr>
    </w:p>
    <w:p w14:paraId="66A2FCDC" w14:textId="7A53AFA9" w:rsidR="001935C0" w:rsidRPr="002B34E6" w:rsidRDefault="001935C0" w:rsidP="009B5105">
      <w:pPr>
        <w:ind w:left="426"/>
        <w:rPr>
          <w:sz w:val="36"/>
          <w:szCs w:val="40"/>
        </w:rPr>
      </w:pPr>
      <w:r w:rsidRPr="002B34E6">
        <w:rPr>
          <w:color w:val="3F80C3"/>
          <w:sz w:val="36"/>
          <w:szCs w:val="40"/>
        </w:rPr>
        <w:t xml:space="preserve">Financovanie zo strany </w:t>
      </w:r>
      <w:r w:rsidRPr="002B34E6">
        <w:rPr>
          <w:color w:val="3F80C3"/>
          <w:spacing w:val="-5"/>
          <w:sz w:val="36"/>
          <w:szCs w:val="40"/>
        </w:rPr>
        <w:t>EÚ</w:t>
      </w:r>
      <w:ins w:id="21" w:author="Bagiová Tatiana" w:date="2026-01-29T15:15:00Z" w16du:dateUtc="2026-01-29T14:15:00Z">
        <w:r w:rsidR="008C28CE">
          <w:rPr>
            <w:color w:val="3F80C3"/>
            <w:spacing w:val="-5"/>
            <w:sz w:val="36"/>
            <w:szCs w:val="40"/>
          </w:rPr>
          <w:t>/EFRR</w:t>
        </w:r>
      </w:ins>
    </w:p>
    <w:sdt>
      <w:sdtPr>
        <w:rPr>
          <w:sz w:val="32"/>
          <w:szCs w:val="40"/>
        </w:rPr>
        <w:alias w:val="Celkový rozpočet - vlastné zdroje, v €"/>
        <w:id w:val="514275080"/>
        <w:placeholder>
          <w:docPart w:val="DefaultPlaceholder_-1854013440"/>
        </w:placeholder>
        <w15:color w:val="000000"/>
        <w:text/>
      </w:sdtPr>
      <w:sdtContent>
        <w:p w14:paraId="15CB7331" w14:textId="52F5EDEF" w:rsidR="001935C0" w:rsidRDefault="009F035C" w:rsidP="009B5105">
          <w:pPr>
            <w:spacing w:before="2"/>
            <w:ind w:left="426"/>
            <w:rPr>
              <w:spacing w:val="-10"/>
              <w:sz w:val="32"/>
              <w:szCs w:val="40"/>
            </w:rPr>
          </w:pPr>
          <w:del w:id="22" w:author="Bagiová Tatiana" w:date="2026-01-29T15:14:00Z" w16du:dateUtc="2026-01-29T14:14:00Z">
            <w:r w:rsidRPr="002B34E6" w:rsidDel="009F035C">
              <w:rPr>
                <w:sz w:val="32"/>
                <w:szCs w:val="40"/>
              </w:rPr>
              <w:delText>9.200 €</w:delText>
            </w:r>
          </w:del>
          <w:ins w:id="23" w:author="Bagiová Tatiana" w:date="2026-01-29T15:17:00Z" w16du:dateUtc="2026-01-29T14:17:00Z">
            <w:r w:rsidR="00243018">
              <w:rPr>
                <w:sz w:val="32"/>
                <w:szCs w:val="40"/>
              </w:rPr>
              <w:t>užívateľ</w:t>
            </w:r>
          </w:ins>
          <w:ins w:id="24" w:author="Bagiová Tatiana" w:date="2026-01-29T15:14:00Z" w16du:dateUtc="2026-01-29T14:14:00Z">
            <w:r w:rsidRPr="002B34E6">
              <w:rPr>
                <w:sz w:val="32"/>
                <w:szCs w:val="40"/>
              </w:rPr>
              <w:t xml:space="preserve"> </w:t>
            </w:r>
          </w:ins>
          <w:ins w:id="25" w:author="Bagiová Tatiana" w:date="2026-01-29T15:18:00Z" w16du:dateUtc="2026-01-29T14:18:00Z">
            <w:r w:rsidR="00440E51">
              <w:rPr>
                <w:sz w:val="32"/>
                <w:szCs w:val="40"/>
              </w:rPr>
              <w:t xml:space="preserve">uvedie </w:t>
            </w:r>
            <w:r w:rsidR="00AE52C7">
              <w:rPr>
                <w:sz w:val="32"/>
                <w:szCs w:val="40"/>
              </w:rPr>
              <w:t xml:space="preserve"> sumu za zdroj EÚ </w:t>
            </w:r>
          </w:ins>
          <w:ins w:id="26" w:author="Bagiová Tatiana" w:date="2026-01-29T15:14:00Z" w16du:dateUtc="2026-01-29T14:14:00Z">
            <w:r w:rsidRPr="002B34E6">
              <w:rPr>
                <w:sz w:val="32"/>
                <w:szCs w:val="40"/>
              </w:rPr>
              <w:t>€</w:t>
            </w:r>
            <w:r>
              <w:rPr>
                <w:sz w:val="32"/>
                <w:szCs w:val="40"/>
              </w:rPr>
              <w:t xml:space="preserve"> (85 %)</w:t>
            </w:r>
          </w:ins>
        </w:p>
      </w:sdtContent>
    </w:sdt>
    <w:p w14:paraId="390EEE86" w14:textId="185A141B" w:rsidR="009B5105" w:rsidRDefault="009B5105" w:rsidP="009B5105">
      <w:pPr>
        <w:spacing w:before="2"/>
        <w:ind w:left="426"/>
        <w:rPr>
          <w:spacing w:val="-10"/>
          <w:sz w:val="32"/>
          <w:szCs w:val="40"/>
        </w:rPr>
      </w:pPr>
    </w:p>
    <w:p w14:paraId="0CE16EB6" w14:textId="4CB906D5" w:rsidR="009B5105" w:rsidRDefault="009B5105" w:rsidP="009B5105">
      <w:pPr>
        <w:spacing w:before="2"/>
        <w:ind w:left="426"/>
        <w:rPr>
          <w:spacing w:val="-10"/>
          <w:sz w:val="32"/>
          <w:szCs w:val="40"/>
        </w:rPr>
      </w:pPr>
    </w:p>
    <w:p w14:paraId="73084214" w14:textId="24384657" w:rsidR="005A3C50" w:rsidRDefault="005A3C50" w:rsidP="009B5105">
      <w:pPr>
        <w:spacing w:before="2"/>
        <w:ind w:left="426"/>
        <w:rPr>
          <w:spacing w:val="-10"/>
          <w:sz w:val="32"/>
          <w:szCs w:val="40"/>
        </w:rPr>
      </w:pPr>
    </w:p>
    <w:p w14:paraId="10DEFA2D" w14:textId="441D69D4" w:rsidR="005A3C50" w:rsidRDefault="005A3C50" w:rsidP="009B5105">
      <w:pPr>
        <w:spacing w:before="2"/>
        <w:ind w:left="426"/>
        <w:rPr>
          <w:spacing w:val="-10"/>
          <w:sz w:val="32"/>
          <w:szCs w:val="40"/>
        </w:rPr>
      </w:pPr>
      <w:r>
        <w:rPr>
          <w:color w:val="3F80C3"/>
          <w:sz w:val="36"/>
        </w:rPr>
        <w:t xml:space="preserve">Tento projekt je </w:t>
      </w:r>
      <w:r w:rsidRPr="003D7646">
        <w:rPr>
          <w:color w:val="3F80C3"/>
          <w:sz w:val="36"/>
        </w:rPr>
        <w:t xml:space="preserve">spolufinancovaný </w:t>
      </w:r>
      <w:r>
        <w:rPr>
          <w:color w:val="3F80C3"/>
          <w:sz w:val="36"/>
        </w:rPr>
        <w:br/>
      </w:r>
      <w:r w:rsidRPr="003D7646">
        <w:rPr>
          <w:color w:val="3F80C3"/>
          <w:sz w:val="36"/>
        </w:rPr>
        <w:t>Európskou úniou v rámci Programu Slovensko.</w:t>
      </w:r>
    </w:p>
    <w:p w14:paraId="3F610266" w14:textId="6E680104" w:rsidR="009B5105" w:rsidRDefault="009B5105" w:rsidP="009B5105">
      <w:pPr>
        <w:spacing w:before="2"/>
        <w:ind w:left="142"/>
        <w:rPr>
          <w:spacing w:val="-10"/>
          <w:sz w:val="32"/>
          <w:szCs w:val="40"/>
        </w:rPr>
      </w:pPr>
      <w:r>
        <w:rPr>
          <w:spacing w:val="-10"/>
          <w:sz w:val="32"/>
          <w:szCs w:val="40"/>
        </w:rPr>
        <w:br w:type="column"/>
      </w:r>
    </w:p>
    <w:p w14:paraId="07A5EB6F" w14:textId="77777777" w:rsidR="009B5105" w:rsidRPr="009B5105" w:rsidRDefault="009B5105" w:rsidP="009B5105">
      <w:pPr>
        <w:spacing w:before="2"/>
        <w:ind w:left="142"/>
        <w:rPr>
          <w:sz w:val="32"/>
          <w:szCs w:val="40"/>
        </w:rPr>
      </w:pPr>
    </w:p>
    <w:p w14:paraId="0345B5C7" w14:textId="77777777" w:rsidR="001935C0" w:rsidRPr="001935C0" w:rsidRDefault="001935C0" w:rsidP="009B5105">
      <w:pPr>
        <w:pStyle w:val="Nzov"/>
        <w:rPr>
          <w:sz w:val="40"/>
          <w:szCs w:val="40"/>
        </w:rPr>
      </w:pPr>
    </w:p>
    <w:p w14:paraId="245B4C77" w14:textId="550C3446" w:rsidR="009B5105" w:rsidRDefault="000B3DB7" w:rsidP="009B5105">
      <w:pPr>
        <w:rPr>
          <w:noProof/>
          <w:sz w:val="20"/>
          <w:lang w:eastAsia="sk-SK"/>
        </w:rPr>
      </w:pPr>
      <w:sdt>
        <w:sdtPr>
          <w:rPr>
            <w:rStyle w:val="tl3"/>
          </w:rPr>
          <w:alias w:val="Názov projektu (maximálne 60 znakov)"/>
          <w:tag w:val="Názov projektu (maximálne 60 znakov)"/>
          <w:id w:val="880975279"/>
          <w:placeholder>
            <w:docPart w:val="FAA04BA7841A4A5886B203C1DA06DDFD"/>
          </w:placeholder>
          <w15:color w:val="3F80C3"/>
          <w:text/>
        </w:sdtPr>
        <w:sdtContent>
          <w:del w:id="27" w:author="Bagiová Tatiana" w:date="2026-01-29T15:12:00Z" w16du:dateUtc="2026-01-29T14:12:00Z">
            <w:r w:rsidRPr="003D7646" w:rsidDel="000B3DB7">
              <w:rPr>
                <w:rStyle w:val="tl3"/>
              </w:rPr>
              <w:delText>Názov projektu</w:delText>
            </w:r>
            <w:r w:rsidDel="000B3DB7">
              <w:rPr>
                <w:rStyle w:val="tl3"/>
              </w:rPr>
              <w:delText xml:space="preserve"> (názov projektu VÚC s kódom)</w:delText>
            </w:r>
          </w:del>
          <w:ins w:id="28" w:author="Bagiová Tatiana" w:date="2026-01-29T15:12:00Z" w16du:dateUtc="2026-01-29T14:12:00Z">
            <w:r w:rsidRPr="003D7646">
              <w:rPr>
                <w:rStyle w:val="tl3"/>
              </w:rPr>
              <w:t>Názov projektu</w:t>
            </w:r>
            <w:r>
              <w:rPr>
                <w:rStyle w:val="tl3"/>
              </w:rPr>
              <w:t xml:space="preserve"> (názov projektu VÚC</w:t>
            </w:r>
            <w:r>
              <w:rPr>
                <w:rStyle w:val="tl3"/>
              </w:rPr>
              <w:t>/užívateľa</w:t>
            </w:r>
            <w:r>
              <w:rPr>
                <w:rStyle w:val="tl3"/>
              </w:rPr>
              <w:t xml:space="preserve"> s kódom)</w:t>
            </w:r>
          </w:ins>
        </w:sdtContent>
      </w:sdt>
    </w:p>
    <w:p w14:paraId="5D913B69" w14:textId="77777777" w:rsidR="009B5105" w:rsidRPr="009B5105" w:rsidRDefault="009B5105" w:rsidP="009B5105">
      <w:pPr>
        <w:rPr>
          <w:noProof/>
          <w:sz w:val="56"/>
          <w:lang w:eastAsia="sk-SK"/>
        </w:rPr>
      </w:pPr>
    </w:p>
    <w:sdt>
      <w:sdtPr>
        <w:rPr>
          <w:rStyle w:val="tl2"/>
        </w:rPr>
        <w:alias w:val="Popis nákupu ambulancie v rozsahu 200 až 400 znakov)"/>
        <w:id w:val="373741991"/>
        <w:placeholder>
          <w:docPart w:val="E301D65C067C47E18CF62AA59E2EB495"/>
        </w:placeholder>
        <w15:color w:val="000000"/>
        <w:text/>
      </w:sdtPr>
      <w:sdtEndPr>
        <w:rPr>
          <w:rStyle w:val="Predvolenpsmoodseku"/>
          <w:sz w:val="48"/>
        </w:rPr>
      </w:sdtEndPr>
      <w:sdtContent>
        <w:p w14:paraId="27A1153F" w14:textId="3584BE67" w:rsidR="009B5105" w:rsidRDefault="009B5105" w:rsidP="009B5105">
          <w:pPr>
            <w:pStyle w:val="Zkladntext"/>
            <w:spacing w:line="242" w:lineRule="auto"/>
            <w:jc w:val="both"/>
            <w:rPr>
              <w:rStyle w:val="tl2"/>
              <w:szCs w:val="22"/>
            </w:rPr>
          </w:pPr>
          <w:r>
            <w:rPr>
              <w:rStyle w:val="tl2"/>
            </w:rPr>
            <w:t>Popis (čo sa kúpilo v danej ambulancií</w:t>
          </w:r>
          <w:r w:rsidR="005A3C50">
            <w:rPr>
              <w:rStyle w:val="tl2"/>
            </w:rPr>
            <w:t xml:space="preserve"> z prostriedkov EÚ</w:t>
          </w:r>
          <w:r>
            <w:rPr>
              <w:rStyle w:val="tl2"/>
            </w:rPr>
            <w:t>)</w:t>
          </w:r>
        </w:p>
      </w:sdtContent>
    </w:sdt>
    <w:p w14:paraId="69B8CD27" w14:textId="77777777" w:rsidR="00ED3907" w:rsidRDefault="00ED3907"/>
    <w:sectPr w:rsidR="00ED3907" w:rsidSect="009B5105">
      <w:pgSz w:w="16838" w:h="11906" w:orient="landscape"/>
      <w:pgMar w:top="1417" w:right="1417" w:bottom="1417" w:left="3969" w:header="708" w:footer="708" w:gutter="0"/>
      <w:cols w:num="2" w:space="39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Bagiová Tatiana">
    <w15:presenceInfo w15:providerId="AD" w15:userId="S::tatiana.bagiova@health.gov.sk::c0d3c95e-2fdd-482d-a484-32f78efa066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35C0"/>
    <w:rsid w:val="00000019"/>
    <w:rsid w:val="000B3DB7"/>
    <w:rsid w:val="00152158"/>
    <w:rsid w:val="001935C0"/>
    <w:rsid w:val="00243018"/>
    <w:rsid w:val="002B34E6"/>
    <w:rsid w:val="00440E51"/>
    <w:rsid w:val="005A3C50"/>
    <w:rsid w:val="005C08D2"/>
    <w:rsid w:val="005C2C64"/>
    <w:rsid w:val="005D3271"/>
    <w:rsid w:val="005F1F17"/>
    <w:rsid w:val="006A4B0F"/>
    <w:rsid w:val="008C28CE"/>
    <w:rsid w:val="008F61EC"/>
    <w:rsid w:val="009A1E12"/>
    <w:rsid w:val="009B5105"/>
    <w:rsid w:val="009F035C"/>
    <w:rsid w:val="00AE52C7"/>
    <w:rsid w:val="00B61E73"/>
    <w:rsid w:val="00BF2A79"/>
    <w:rsid w:val="00DD3A08"/>
    <w:rsid w:val="00ED3907"/>
    <w:rsid w:val="00EE0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AB1B7"/>
  <w15:chartTrackingRefBased/>
  <w15:docId w15:val="{A776B31A-0625-404C-9F90-056C9C85C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uiPriority w:val="1"/>
    <w:qFormat/>
    <w:rsid w:val="001935C0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1"/>
    <w:qFormat/>
    <w:rsid w:val="001935C0"/>
    <w:rPr>
      <w:sz w:val="48"/>
      <w:szCs w:val="48"/>
    </w:rPr>
  </w:style>
  <w:style w:type="character" w:customStyle="1" w:styleId="ZkladntextChar">
    <w:name w:val="Základný text Char"/>
    <w:basedOn w:val="Predvolenpsmoodseku"/>
    <w:link w:val="Zkladntext"/>
    <w:uiPriority w:val="1"/>
    <w:rsid w:val="001935C0"/>
    <w:rPr>
      <w:rFonts w:ascii="Trebuchet MS" w:eastAsia="Trebuchet MS" w:hAnsi="Trebuchet MS" w:cs="Trebuchet MS"/>
      <w:sz w:val="48"/>
      <w:szCs w:val="48"/>
    </w:rPr>
  </w:style>
  <w:style w:type="paragraph" w:styleId="Nzov">
    <w:name w:val="Title"/>
    <w:basedOn w:val="Normlny"/>
    <w:link w:val="NzovChar"/>
    <w:uiPriority w:val="1"/>
    <w:qFormat/>
    <w:rsid w:val="001935C0"/>
    <w:pPr>
      <w:spacing w:before="100"/>
      <w:ind w:left="138" w:right="4697"/>
      <w:jc w:val="both"/>
    </w:pPr>
    <w:rPr>
      <w:sz w:val="113"/>
      <w:szCs w:val="113"/>
    </w:rPr>
  </w:style>
  <w:style w:type="character" w:customStyle="1" w:styleId="NzovChar">
    <w:name w:val="Názov Char"/>
    <w:basedOn w:val="Predvolenpsmoodseku"/>
    <w:link w:val="Nzov"/>
    <w:uiPriority w:val="1"/>
    <w:rsid w:val="001935C0"/>
    <w:rPr>
      <w:rFonts w:ascii="Trebuchet MS" w:eastAsia="Trebuchet MS" w:hAnsi="Trebuchet MS" w:cs="Trebuchet MS"/>
      <w:sz w:val="113"/>
      <w:szCs w:val="113"/>
    </w:rPr>
  </w:style>
  <w:style w:type="character" w:customStyle="1" w:styleId="tl2">
    <w:name w:val="Štýl2"/>
    <w:basedOn w:val="Predvolenpsmoodseku"/>
    <w:uiPriority w:val="1"/>
    <w:rsid w:val="009B5105"/>
    <w:rPr>
      <w:rFonts w:ascii="Trebuchet MS" w:hAnsi="Trebuchet MS"/>
      <w:color w:val="auto"/>
      <w:sz w:val="40"/>
    </w:rPr>
  </w:style>
  <w:style w:type="character" w:customStyle="1" w:styleId="tl3">
    <w:name w:val="Štýl3"/>
    <w:basedOn w:val="Predvolenpsmoodseku"/>
    <w:uiPriority w:val="1"/>
    <w:rsid w:val="009B5105"/>
    <w:rPr>
      <w:rFonts w:ascii="Trebuchet MS" w:hAnsi="Trebuchet MS"/>
      <w:color w:val="3F80C3"/>
      <w:sz w:val="56"/>
    </w:rPr>
  </w:style>
  <w:style w:type="character" w:styleId="Hypertextovprepojenie">
    <w:name w:val="Hyperlink"/>
    <w:basedOn w:val="Predvolenpsmoodseku"/>
    <w:uiPriority w:val="99"/>
    <w:unhideWhenUsed/>
    <w:rsid w:val="009B5105"/>
    <w:rPr>
      <w:color w:val="0563C1" w:themeColor="hyperlink"/>
      <w:u w:val="single"/>
    </w:rPr>
  </w:style>
  <w:style w:type="character" w:styleId="Zstupntext">
    <w:name w:val="Placeholder Text"/>
    <w:basedOn w:val="Predvolenpsmoodseku"/>
    <w:uiPriority w:val="99"/>
    <w:semiHidden/>
    <w:rsid w:val="002B34E6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0001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00019"/>
    <w:rPr>
      <w:rFonts w:ascii="Segoe UI" w:eastAsia="Trebuchet MS" w:hAnsi="Segoe UI" w:cs="Segoe UI"/>
      <w:sz w:val="18"/>
      <w:szCs w:val="18"/>
    </w:rPr>
  </w:style>
  <w:style w:type="paragraph" w:styleId="Revzia">
    <w:name w:val="Revision"/>
    <w:hidden/>
    <w:uiPriority w:val="99"/>
    <w:semiHidden/>
    <w:rsid w:val="000B3DB7"/>
    <w:pPr>
      <w:spacing w:after="0" w:line="240" w:lineRule="auto"/>
    </w:pPr>
    <w:rPr>
      <w:rFonts w:ascii="Trebuchet MS" w:eastAsia="Trebuchet MS" w:hAnsi="Trebuchet MS" w:cs="Trebuchet MS"/>
    </w:rPr>
  </w:style>
  <w:style w:type="character" w:styleId="Nevyrieenzmienka">
    <w:name w:val="Unresolved Mention"/>
    <w:basedOn w:val="Predvolenpsmoodseku"/>
    <w:uiPriority w:val="99"/>
    <w:semiHidden/>
    <w:unhideWhenUsed/>
    <w:rsid w:val="00AE52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hyperlink" Target="http://www.health.gov.sk/Titulka" TargetMode="External"/><Relationship Id="rId12" Type="http://schemas.openxmlformats.org/officeDocument/2006/relationships/image" Target="media/image5.png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gi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tyles" Target="style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AA04BA7841A4A5886B203C1DA06DDF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953C5BE-5557-4135-B0B3-0EBAFE913A71}"/>
      </w:docPartPr>
      <w:docPartBody>
        <w:p w:rsidR="00B721E8" w:rsidRDefault="00025AD9" w:rsidP="00025AD9">
          <w:pPr>
            <w:pStyle w:val="FAA04BA7841A4A5886B203C1DA06DDFD"/>
          </w:pPr>
          <w:r w:rsidRPr="008924A7">
            <w:rPr>
              <w:rStyle w:val="Zstupntext"/>
            </w:rPr>
            <w:t>Kliknite alebo ťuknite sem a zadajte text.</w:t>
          </w:r>
        </w:p>
      </w:docPartBody>
    </w:docPart>
    <w:docPart>
      <w:docPartPr>
        <w:name w:val="E301D65C067C47E18CF62AA59E2EB49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FC8A5C-03FE-4995-A899-C1C83093DF8A}"/>
      </w:docPartPr>
      <w:docPartBody>
        <w:p w:rsidR="00B721E8" w:rsidRDefault="00025AD9" w:rsidP="00025AD9">
          <w:pPr>
            <w:pStyle w:val="E301D65C067C47E18CF62AA59E2EB495"/>
          </w:pPr>
          <w:r w:rsidRPr="008924A7">
            <w:rPr>
              <w:rStyle w:val="Zstupntext"/>
            </w:rPr>
            <w:t>Kliknite alebo ťuknite sem a zadajte text.</w:t>
          </w:r>
        </w:p>
      </w:docPartBody>
    </w:docPart>
    <w:docPart>
      <w:docPartPr>
        <w:name w:val="DefaultPlaceholder_-185401344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E067A63-0A0C-4F8F-B949-7BE6C7077C06}"/>
      </w:docPartPr>
      <w:docPartBody>
        <w:p w:rsidR="00B721E8" w:rsidRDefault="00025AD9">
          <w:r w:rsidRPr="009E4033">
            <w:rPr>
              <w:rStyle w:val="Zstupntext"/>
            </w:rPr>
            <w:t>Kliknite alebo ťuknite sem a zadajte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5AD9"/>
    <w:rsid w:val="00025AD9"/>
    <w:rsid w:val="003539AE"/>
    <w:rsid w:val="00B721E8"/>
    <w:rsid w:val="00DD3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025AD9"/>
    <w:rPr>
      <w:color w:val="808080"/>
    </w:rPr>
  </w:style>
  <w:style w:type="paragraph" w:customStyle="1" w:styleId="FAA04BA7841A4A5886B203C1DA06DDFD">
    <w:name w:val="FAA04BA7841A4A5886B203C1DA06DDFD"/>
    <w:rsid w:val="00025AD9"/>
  </w:style>
  <w:style w:type="paragraph" w:customStyle="1" w:styleId="E301D65C067C47E18CF62AA59E2EB495">
    <w:name w:val="E301D65C067C47E18CF62AA59E2EB495"/>
    <w:rsid w:val="00025A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ce3ef1b-846d-4157-94fc-f2dd3123bfd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9443756B66AF4EB05C8AC971700823" ma:contentTypeVersion="16" ma:contentTypeDescription="Create a new document." ma:contentTypeScope="" ma:versionID="7a822d7628690f46363c546d7db6a5d2">
  <xsd:schema xmlns:xsd="http://www.w3.org/2001/XMLSchema" xmlns:xs="http://www.w3.org/2001/XMLSchema" xmlns:p="http://schemas.microsoft.com/office/2006/metadata/properties" xmlns:ns3="35927308-2466-46f0-8247-6a43f01071fc" xmlns:ns4="fce3ef1b-846d-4157-94fc-f2dd3123bfd7" targetNamespace="http://schemas.microsoft.com/office/2006/metadata/properties" ma:root="true" ma:fieldsID="b15aab2d90f441d1d07435975ffc4da7" ns3:_="" ns4:_="">
    <xsd:import namespace="35927308-2466-46f0-8247-6a43f01071fc"/>
    <xsd:import namespace="fce3ef1b-846d-4157-94fc-f2dd3123bfd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927308-2466-46f0-8247-6a43f01071f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e3ef1b-846d-4157-94fc-f2dd3123bf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B22DEB-905E-48CA-B505-B17EE0850A28}">
  <ds:schemaRefs>
    <ds:schemaRef ds:uri="35927308-2466-46f0-8247-6a43f01071fc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metadata/properties"/>
    <ds:schemaRef ds:uri="fce3ef1b-846d-4157-94fc-f2dd3123bfd7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F776D6F-7FF4-4221-9608-2BA4FA32C4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85DBB0-4902-42D3-901A-3F2FA3CB94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927308-2466-46f0-8247-6a43f01071fc"/>
    <ds:schemaRef ds:uri="fce3ef1b-846d-4157-94fc-f2dd3123bf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 SR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 MZ SR</dc:creator>
  <cp:keywords/>
  <dc:description/>
  <cp:lastModifiedBy>Bagiová Tatiana</cp:lastModifiedBy>
  <cp:revision>9</cp:revision>
  <cp:lastPrinted>2025-08-15T13:13:00Z</cp:lastPrinted>
  <dcterms:created xsi:type="dcterms:W3CDTF">2026-01-29T14:16:00Z</dcterms:created>
  <dcterms:modified xsi:type="dcterms:W3CDTF">2026-01-29T14:20:00Z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0x010100A29443756B66AF4EB05C8AC971700823</vt:lpwstr>
  </property>
</Properties>
</file>